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973BEA6" w:rsidR="00012FEA" w:rsidRPr="00A82B6B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2B6B">
        <w:rPr>
          <w:rFonts w:ascii="Times New Roman" w:hAnsi="Times New Roman" w:cs="Times New Roman"/>
          <w:b/>
          <w:bCs/>
          <w:sz w:val="20"/>
          <w:szCs w:val="20"/>
        </w:rPr>
        <w:br/>
        <w:t xml:space="preserve">Załącznik nr </w:t>
      </w:r>
      <w:r w:rsidR="006246B6" w:rsidRPr="00A82B6B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A82B6B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B0D34C4" w14:textId="77777777" w:rsidR="00A1600F" w:rsidRPr="00A1600F" w:rsidRDefault="00A1600F" w:rsidP="00A1600F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600F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16C8F2D2" w:rsidR="381C91C9" w:rsidRDefault="00A1600F" w:rsidP="00A1600F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600F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FD7712" w:rsidRPr="00FD7712">
        <w:rPr>
          <w:rFonts w:ascii="Times New Roman" w:hAnsi="Times New Roman" w:cs="Times New Roman"/>
          <w:b/>
          <w:bCs/>
          <w:sz w:val="20"/>
          <w:szCs w:val="20"/>
        </w:rPr>
        <w:t>2025-69832-255705</w:t>
      </w:r>
      <w:r w:rsidRPr="00A1600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44712AE" w14:textId="77777777" w:rsidR="00A1600F" w:rsidRPr="00A82B6B" w:rsidRDefault="00A1600F" w:rsidP="00A1600F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A65CE71" w14:textId="2624233E" w:rsidR="009F7A5A" w:rsidRDefault="006246B6" w:rsidP="009F7A5A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2B6B">
        <w:rPr>
          <w:rFonts w:ascii="Times New Roman" w:hAnsi="Times New Roman" w:cs="Times New Roman"/>
          <w:b/>
          <w:bCs/>
          <w:sz w:val="20"/>
          <w:szCs w:val="20"/>
        </w:rPr>
        <w:t>SPECYFIKACJA TECHNICZNA PRZEDMIOTU ZAMÓWIENIA</w:t>
      </w:r>
    </w:p>
    <w:p w14:paraId="68F14823" w14:textId="77777777" w:rsidR="00A1600F" w:rsidRPr="00A82B6B" w:rsidRDefault="00A1600F" w:rsidP="009F7A5A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BC47FF4" w14:textId="6B242587" w:rsidR="009F7A5A" w:rsidRPr="00A82B6B" w:rsidRDefault="00A82B6B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0" w:name="_Toc197957958"/>
      <w:r w:rsidRPr="00A82B6B">
        <w:rPr>
          <w:rFonts w:ascii="Times New Roman" w:hAnsi="Times New Roman" w:cs="Times New Roman"/>
          <w:b/>
          <w:u w:val="single"/>
          <w:lang w:eastAsia="pl-PL"/>
        </w:rPr>
        <w:t>PRZEDMIOT ZAMÓWIENIA</w:t>
      </w:r>
      <w:bookmarkEnd w:id="0"/>
    </w:p>
    <w:p w14:paraId="2C6D8204" w14:textId="0ED8C8B1" w:rsidR="009F7A5A" w:rsidRPr="00A82B6B" w:rsidRDefault="009F7A5A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Przedmiotem zamówienia jest </w:t>
      </w:r>
      <w:r w:rsidR="00A53FF8">
        <w:rPr>
          <w:rFonts w:ascii="Times New Roman" w:eastAsia="Times New Roman" w:hAnsi="Times New Roman" w:cs="Times New Roman"/>
          <w:szCs w:val="24"/>
        </w:rPr>
        <w:t>dostawa</w:t>
      </w:r>
      <w:r w:rsidR="00A53FF8"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</w:t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i wdrożenie </w:t>
      </w:r>
      <w:r w:rsidR="00A53FF8">
        <w:rPr>
          <w:rFonts w:ascii="Times New Roman" w:eastAsia="Times New Roman" w:hAnsi="Times New Roman" w:cs="Times New Roman"/>
          <w:szCs w:val="24"/>
        </w:rPr>
        <w:t>O</w:t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programowania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Atlassian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br/>
        <w:t xml:space="preserve">w wersji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Cloud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oraz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Bamboo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Data Center, wraz z migracją danych.</w:t>
      </w:r>
    </w:p>
    <w:p w14:paraId="72A99BB6" w14:textId="77777777" w:rsidR="00DD181B" w:rsidRDefault="00DD181B" w:rsidP="0026668D">
      <w:pPr>
        <w:spacing w:after="0" w:line="240" w:lineRule="auto"/>
        <w:jc w:val="both"/>
        <w:rPr>
          <w:ins w:id="1" w:author="Autor 1" w:date="2025-09-25T21:45:00Z" w16du:dateUtc="2025-09-25T19:45:00Z"/>
          <w:rFonts w:ascii="Times New Roman" w:eastAsia="Times New Roman" w:hAnsi="Times New Roman" w:cs="Times New Roman"/>
          <w:szCs w:val="24"/>
          <w:lang w:val="x-none"/>
        </w:rPr>
      </w:pPr>
    </w:p>
    <w:p w14:paraId="0021AD26" w14:textId="1D1CBDC9" w:rsidR="009F7A5A" w:rsidRPr="00A82B6B" w:rsidRDefault="009F7A5A" w:rsidP="0026668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Zamawiający aktualnie korzysta produkcyjnie w niewielkim stopniu 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cloudowych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wersji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Jira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Software,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Jira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Service Management, Confluence oraz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Bitbucket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. Istniejąca instancja nie może zostać usunięta ani wyczyszczona w celu ułatwienia prac, co należy uwzględnić w procesie migracji 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br/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>i wdrożenia.</w:t>
      </w:r>
    </w:p>
    <w:p w14:paraId="014F9E71" w14:textId="77777777" w:rsidR="00A82B6B" w:rsidRPr="00A82B6B" w:rsidRDefault="00A82B6B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26FC282E" w14:textId="1D0ED31E" w:rsidR="009F7A5A" w:rsidRPr="00A82B6B" w:rsidRDefault="00A82B6B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2" w:name="_Toc197957959"/>
      <w:r w:rsidRPr="00A82B6B">
        <w:rPr>
          <w:rFonts w:ascii="Times New Roman" w:hAnsi="Times New Roman" w:cs="Times New Roman"/>
          <w:b/>
          <w:u w:val="single"/>
          <w:lang w:eastAsia="pl-PL"/>
        </w:rPr>
        <w:t>ZAKRES ZAMÓWIENIA</w:t>
      </w:r>
      <w:bookmarkEnd w:id="2"/>
    </w:p>
    <w:p w14:paraId="329E27FB" w14:textId="41624C70" w:rsidR="009F7A5A" w:rsidRPr="001B4F61" w:rsidRDefault="009F7A5A" w:rsidP="0026668D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lang w:eastAsia="pl-PL"/>
        </w:rPr>
      </w:pPr>
      <w:bookmarkStart w:id="3" w:name="_Toc197957960"/>
      <w:r w:rsidRPr="001B4F61">
        <w:rPr>
          <w:rFonts w:ascii="Times New Roman" w:hAnsi="Times New Roman" w:cs="Times New Roman"/>
          <w:lang w:eastAsia="pl-PL"/>
        </w:rPr>
        <w:t>Zakup licencji</w:t>
      </w:r>
      <w:bookmarkEnd w:id="3"/>
    </w:p>
    <w:p w14:paraId="7870A40B" w14:textId="77777777" w:rsidR="009F7A5A" w:rsidRPr="001B4F61" w:rsidRDefault="009F7A5A" w:rsidP="00266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 xml:space="preserve">Zamówienie obejmuje zakupienie licencji na następujące produkty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Atlassian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(w wersji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, chyba że podano inaczej):</w:t>
      </w:r>
    </w:p>
    <w:p w14:paraId="14522E5D" w14:textId="0FB6CF89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Softw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are Standard 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</w:t>
      </w:r>
      <w:r w:rsidR="00A82B6B" w:rsidRPr="001B4F61">
        <w:rPr>
          <w:rFonts w:ascii="Times New Roman" w:eastAsia="Times New Roman" w:hAnsi="Times New Roman" w:cs="Times New Roman"/>
          <w:szCs w:val="24"/>
        </w:rPr>
        <w:t>00 użytkowników</w:t>
      </w:r>
    </w:p>
    <w:p w14:paraId="2FC95CB5" w14:textId="5FC7BE40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Service Manage</w:t>
      </w:r>
      <w:r w:rsidR="00A82B6B" w:rsidRPr="001B4F61">
        <w:rPr>
          <w:rFonts w:ascii="Times New Roman" w:eastAsia="Times New Roman" w:hAnsi="Times New Roman" w:cs="Times New Roman"/>
          <w:szCs w:val="24"/>
        </w:rPr>
        <w:t>ment Standard – 50 użytkowników,</w:t>
      </w:r>
    </w:p>
    <w:p w14:paraId="5AF66B10" w14:textId="1BD2C614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 xml:space="preserve">Confluence Standard 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</w:t>
      </w:r>
      <w:r w:rsidR="00A82B6B" w:rsidRPr="001B4F61">
        <w:rPr>
          <w:rFonts w:ascii="Times New Roman" w:eastAsia="Times New Roman" w:hAnsi="Times New Roman" w:cs="Times New Roman"/>
          <w:szCs w:val="24"/>
        </w:rPr>
        <w:t>00 użytkowników,</w:t>
      </w:r>
    </w:p>
    <w:p w14:paraId="3A762073" w14:textId="15D7DD81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Bitb</w:t>
      </w:r>
      <w:r w:rsidR="00A82B6B" w:rsidRPr="001B4F61">
        <w:rPr>
          <w:rFonts w:ascii="Times New Roman" w:eastAsia="Times New Roman" w:hAnsi="Times New Roman" w:cs="Times New Roman"/>
          <w:szCs w:val="24"/>
        </w:rPr>
        <w:t>ucket</w:t>
      </w:r>
      <w:proofErr w:type="spellEnd"/>
      <w:r w:rsidR="00A82B6B" w:rsidRPr="001B4F61">
        <w:rPr>
          <w:rFonts w:ascii="Times New Roman" w:eastAsia="Times New Roman" w:hAnsi="Times New Roman" w:cs="Times New Roman"/>
          <w:szCs w:val="24"/>
        </w:rPr>
        <w:t xml:space="preserve"> Premium – </w:t>
      </w:r>
      <w:r w:rsidR="008837F3" w:rsidRPr="001B4F61">
        <w:rPr>
          <w:rFonts w:ascii="Times New Roman" w:eastAsia="Times New Roman" w:hAnsi="Times New Roman" w:cs="Times New Roman"/>
          <w:szCs w:val="24"/>
        </w:rPr>
        <w:t>75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 użytkowników</w:t>
      </w:r>
      <w:r w:rsidR="00503BC9" w:rsidRPr="001B4F61">
        <w:rPr>
          <w:rFonts w:ascii="Times New Roman" w:eastAsia="Times New Roman" w:hAnsi="Times New Roman" w:cs="Times New Roman"/>
          <w:szCs w:val="24"/>
        </w:rPr>
        <w:t>,</w:t>
      </w:r>
    </w:p>
    <w:p w14:paraId="60C7BB3C" w14:textId="3B2B24E0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Guard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Standard </w:t>
      </w:r>
      <w:r w:rsidRPr="001B4F61">
        <w:rPr>
          <w:rFonts w:ascii="Times New Roman" w:eastAsia="Times New Roman" w:hAnsi="Times New Roman" w:cs="Times New Roman"/>
          <w:szCs w:val="24"/>
        </w:rPr>
        <w:t xml:space="preserve">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200</w:t>
      </w:r>
      <w:r w:rsidRPr="001B4F61">
        <w:rPr>
          <w:rFonts w:ascii="Times New Roman" w:eastAsia="Times New Roman" w:hAnsi="Times New Roman" w:cs="Times New Roman"/>
          <w:szCs w:val="24"/>
        </w:rPr>
        <w:t xml:space="preserve"> użytkowników,</w:t>
      </w:r>
    </w:p>
    <w:p w14:paraId="293AD1BB" w14:textId="77AA47CD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Timesheets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r w:rsidR="00503BC9" w:rsidRPr="001B4F61">
        <w:rPr>
          <w:rFonts w:ascii="Times New Roman" w:eastAsia="Times New Roman" w:hAnsi="Times New Roman" w:cs="Times New Roman"/>
          <w:szCs w:val="24"/>
        </w:rPr>
        <w:t>by</w:t>
      </w:r>
      <w:r w:rsidRPr="001B4F61">
        <w:rPr>
          <w:rFonts w:ascii="Times New Roman" w:eastAsia="Times New Roman" w:hAnsi="Times New Roman" w:cs="Times New Roman"/>
          <w:szCs w:val="24"/>
        </w:rPr>
        <w:t xml:space="preserve"> Tempo for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,</w:t>
      </w:r>
    </w:p>
    <w:p w14:paraId="41513F5D" w14:textId="00CDA698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ScriptRunner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for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(opcjonalne</w:t>
      </w:r>
      <w:r w:rsidR="00D617B7" w:rsidRPr="001B4F61">
        <w:rPr>
          <w:rFonts w:ascii="Times New Roman" w:eastAsia="Times New Roman" w:hAnsi="Times New Roman" w:cs="Times New Roman"/>
          <w:szCs w:val="24"/>
        </w:rPr>
        <w:t xml:space="preserve"> -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 jeśli </w:t>
      </w:r>
      <w:proofErr w:type="spellStart"/>
      <w:r w:rsidR="00503BC9" w:rsidRPr="001B4F61">
        <w:rPr>
          <w:rFonts w:ascii="Times New Roman" w:eastAsia="Times New Roman" w:hAnsi="Times New Roman" w:cs="Times New Roman"/>
          <w:szCs w:val="24"/>
        </w:rPr>
        <w:t>plugin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będzie potrzebny do zachowania funkcjonalności</w:t>
      </w:r>
      <w:r w:rsidR="00D617B7" w:rsidRPr="001B4F61">
        <w:rPr>
          <w:rFonts w:ascii="Times New Roman" w:eastAsia="Times New Roman" w:hAnsi="Times New Roman" w:cs="Times New Roman"/>
          <w:szCs w:val="24"/>
        </w:rPr>
        <w:t xml:space="preserve"> ze środowiska </w:t>
      </w:r>
      <w:proofErr w:type="spellStart"/>
      <w:r w:rsidR="00D617B7" w:rsidRPr="001B4F61">
        <w:rPr>
          <w:rFonts w:ascii="Times New Roman" w:eastAsia="Times New Roman" w:hAnsi="Times New Roman" w:cs="Times New Roman"/>
          <w:szCs w:val="24"/>
        </w:rPr>
        <w:t>server</w:t>
      </w:r>
      <w:proofErr w:type="spellEnd"/>
      <w:r w:rsidR="00D617B7" w:rsidRPr="001B4F61">
        <w:rPr>
          <w:rFonts w:ascii="Times New Roman" w:eastAsia="Times New Roman" w:hAnsi="Times New Roman" w:cs="Times New Roman"/>
          <w:szCs w:val="24"/>
        </w:rPr>
        <w:t xml:space="preserve"> w środowisku </w:t>
      </w:r>
      <w:proofErr w:type="spellStart"/>
      <w:r w:rsidR="00D617B7"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>),</w:t>
      </w:r>
    </w:p>
    <w:p w14:paraId="64F8BA42" w14:textId="649854CB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>Draw.io for Confluenc</w:t>
      </w:r>
      <w:r w:rsidR="00A82B6B" w:rsidRPr="001B4F61">
        <w:rPr>
          <w:rFonts w:ascii="Times New Roman" w:eastAsia="Times New Roman" w:hAnsi="Times New Roman" w:cs="Times New Roman"/>
          <w:szCs w:val="24"/>
        </w:rPr>
        <w:t>e,</w:t>
      </w:r>
    </w:p>
    <w:p w14:paraId="1D31E6D4" w14:textId="77777777" w:rsidR="00D617B7" w:rsidRPr="001B4F61" w:rsidRDefault="00D617B7" w:rsidP="00D617B7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Gliffy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for Confluence (opcjonalne – jeśli wymagane do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zmigrowania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z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gliffy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server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do drawi.io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),</w:t>
      </w:r>
    </w:p>
    <w:p w14:paraId="350E7043" w14:textId="5C4D5139" w:rsidR="009F7A5A" w:rsidRPr="001B4F61" w:rsidRDefault="009F7A5A" w:rsidP="00D617B7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Bamboo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Data Center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 – 1 </w:t>
      </w:r>
      <w:proofErr w:type="spellStart"/>
      <w:r w:rsidR="00503BC9" w:rsidRPr="001B4F61">
        <w:rPr>
          <w:rFonts w:ascii="Times New Roman" w:eastAsia="Times New Roman" w:hAnsi="Times New Roman" w:cs="Times New Roman"/>
          <w:szCs w:val="24"/>
        </w:rPr>
        <w:t>remote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agent.</w:t>
      </w:r>
    </w:p>
    <w:p w14:paraId="6A3AE034" w14:textId="77777777" w:rsidR="00A82B6B" w:rsidRPr="001B4F61" w:rsidRDefault="00A82B6B" w:rsidP="0026668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05F57E9A" w14:textId="6040346E" w:rsidR="009F7A5A" w:rsidRPr="001B4F61" w:rsidRDefault="00684D81" w:rsidP="0026668D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lang w:eastAsia="pl-PL"/>
        </w:rPr>
      </w:pPr>
      <w:r w:rsidRPr="001B4F61">
        <w:rPr>
          <w:rFonts w:ascii="Times New Roman" w:hAnsi="Times New Roman" w:cs="Times New Roman"/>
          <w:lang w:eastAsia="pl-PL"/>
        </w:rPr>
        <w:t>Wdrożenie aplikacji, migracja danych i konfiguracji, przekazanie know-how</w:t>
      </w:r>
    </w:p>
    <w:p w14:paraId="36069FA1" w14:textId="16CAC1CA" w:rsidR="009F7A5A" w:rsidRPr="001B4F61" w:rsidRDefault="00A82B6B" w:rsidP="00266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>Oferent</w:t>
      </w:r>
      <w:r w:rsidR="009F7A5A" w:rsidRPr="001B4F61">
        <w:rPr>
          <w:rFonts w:ascii="Times New Roman" w:eastAsia="Times New Roman" w:hAnsi="Times New Roman" w:cs="Times New Roman"/>
          <w:szCs w:val="24"/>
        </w:rPr>
        <w:t xml:space="preserve"> wyłoniony w wyniku </w:t>
      </w:r>
      <w:r w:rsidRPr="001B4F61">
        <w:rPr>
          <w:rFonts w:ascii="Times New Roman" w:eastAsia="Times New Roman" w:hAnsi="Times New Roman" w:cs="Times New Roman"/>
          <w:szCs w:val="24"/>
        </w:rPr>
        <w:t>zapytania</w:t>
      </w:r>
      <w:r w:rsidR="009F7A5A" w:rsidRPr="001B4F61">
        <w:rPr>
          <w:rFonts w:ascii="Times New Roman" w:eastAsia="Times New Roman" w:hAnsi="Times New Roman" w:cs="Times New Roman"/>
          <w:szCs w:val="24"/>
        </w:rPr>
        <w:t xml:space="preserve"> ofertowego będzie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miał możliwość</w:t>
      </w:r>
      <w:r w:rsidR="00462EB9" w:rsidRPr="001B4F61">
        <w:rPr>
          <w:rFonts w:ascii="Times New Roman" w:eastAsia="Times New Roman" w:hAnsi="Times New Roman" w:cs="Times New Roman"/>
          <w:szCs w:val="24"/>
        </w:rPr>
        <w:t xml:space="preserve"> zapoznania się z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instancją</w:t>
      </w:r>
      <w:r w:rsidR="00462EB9" w:rsidRPr="001B4F61">
        <w:rPr>
          <w:rFonts w:ascii="Times New Roman" w:eastAsia="Times New Roman" w:hAnsi="Times New Roman" w:cs="Times New Roman"/>
          <w:szCs w:val="24"/>
        </w:rPr>
        <w:t xml:space="preserve"> Zamawiającego podczas dedykowanego spotkania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mającego na celu przygotowani</w:t>
      </w:r>
      <w:r w:rsidR="00684D81" w:rsidRPr="001B4F61">
        <w:rPr>
          <w:rFonts w:ascii="Times New Roman" w:eastAsia="Times New Roman" w:hAnsi="Times New Roman" w:cs="Times New Roman"/>
          <w:szCs w:val="24"/>
        </w:rPr>
        <w:t>e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harmonogramu realizacji prac. </w:t>
      </w:r>
      <w:r w:rsidR="009F7A5A" w:rsidRPr="001B4F61">
        <w:rPr>
          <w:rFonts w:ascii="Times New Roman" w:eastAsia="Times New Roman" w:hAnsi="Times New Roman" w:cs="Times New Roman"/>
          <w:szCs w:val="24"/>
        </w:rPr>
        <w:t>Harmonogram będzie stanowić podstawę do</w:t>
      </w:r>
      <w:r w:rsidRPr="001B4F61">
        <w:rPr>
          <w:rFonts w:ascii="Times New Roman" w:eastAsia="Times New Roman" w:hAnsi="Times New Roman" w:cs="Times New Roman"/>
          <w:szCs w:val="24"/>
        </w:rPr>
        <w:t xml:space="preserve"> rozliczania wykonanych działań:</w:t>
      </w:r>
    </w:p>
    <w:p w14:paraId="26BC78E0" w14:textId="627E255F" w:rsidR="00AE351F" w:rsidRPr="001B4F61" w:rsidRDefault="009F7A5A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bookmarkStart w:id="4" w:name="_Toc197957962"/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 xml:space="preserve"> Software</w:t>
      </w:r>
      <w:bookmarkEnd w:id="4"/>
    </w:p>
    <w:p w14:paraId="00024B8A" w14:textId="7D44A005" w:rsidR="00FE15CD" w:rsidRPr="001B4F61" w:rsidRDefault="00FE15CD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Migracja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 wersji Server 7.13.0 z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zachowanie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m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struktury danych, historii zgłoszeń, plików załączonych do zgłoszeń oraz powiązań między danymi dla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90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projektów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,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54 tyś. zgłoszeń, 22 GB załączników, 100 użytkowników, 80 pól niestandardowych, 65 przepływów pracy, 10 schematów uprawnień, 12 schematów notyfikacji,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7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webhooków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(do integracji ze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Slackiem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) oraz wsparcie merytoryczne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polegającym na wsparciu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w ułożeniu procesów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zapoznani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u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ze standardami i dobrymi praktykami.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Ta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część wdrożenia powinna obejmować również migrację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Timesheet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Reports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and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Gadgets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do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Timesheets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by Tempo oraz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ScriptRunner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(o ile to konieczne do zachowania prawidłowego funkcjonowania – w innym wypadku rezygnujemy z tego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pluginu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).</w:t>
      </w:r>
    </w:p>
    <w:p w14:paraId="40C9D86D" w14:textId="2A3C137D" w:rsidR="00FE15CD" w:rsidRPr="001B4F61" w:rsidRDefault="00FE15CD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lastRenderedPageBreak/>
        <w:t>Jira</w:t>
      </w:r>
      <w:proofErr w:type="spellEnd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 xml:space="preserve"> Service Management</w:t>
      </w:r>
    </w:p>
    <w:p w14:paraId="534D3289" w14:textId="1718D981" w:rsidR="00FE15CD" w:rsidRPr="001B4F61" w:rsidRDefault="00FE15CD" w:rsidP="0026668D">
      <w:pPr>
        <w:keepNext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iCs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iCs/>
          <w:szCs w:val="24"/>
          <w:lang w:val="x-none"/>
        </w:rPr>
        <w:t xml:space="preserve">Wsparcie merytoryczne w </w:t>
      </w:r>
      <w:r w:rsidR="00764FA9" w:rsidRPr="001B4F61">
        <w:rPr>
          <w:rFonts w:ascii="Times New Roman" w:eastAsia="Times New Roman" w:hAnsi="Times New Roman" w:cs="Times New Roman"/>
          <w:iCs/>
          <w:szCs w:val="24"/>
          <w:lang w:val="x-none"/>
        </w:rPr>
        <w:t>rozumieniu</w:t>
      </w:r>
      <w:r w:rsidRPr="001B4F61">
        <w:rPr>
          <w:rFonts w:ascii="Times New Roman" w:eastAsia="Times New Roman" w:hAnsi="Times New Roman" w:cs="Times New Roman"/>
          <w:iCs/>
          <w:szCs w:val="24"/>
          <w:lang w:val="x-none"/>
        </w:rPr>
        <w:t xml:space="preserve"> jak wyżej.</w:t>
      </w:r>
    </w:p>
    <w:p w14:paraId="443E7FFB" w14:textId="6B4B3F57" w:rsidR="009F7A5A" w:rsidRPr="001B4F61" w:rsidRDefault="00FE15CD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Confluence</w:t>
      </w:r>
    </w:p>
    <w:p w14:paraId="2CC0A68A" w14:textId="5FE3D6DA" w:rsidR="009F7A5A" w:rsidRPr="001B4F61" w:rsidRDefault="009F7A5A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Migracja </w:t>
      </w:r>
      <w:r w:rsidR="00FE15CD" w:rsidRPr="001B4F61">
        <w:rPr>
          <w:rFonts w:ascii="Times New Roman" w:eastAsia="Times New Roman" w:hAnsi="Times New Roman" w:cs="Times New Roman"/>
          <w:szCs w:val="24"/>
          <w:lang w:val="x-none"/>
        </w:rPr>
        <w:t>z wersji Server 6.13.0 obejmująca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zachowanie struktury danych, hierarchii przestrzeni, historii edycji, załączników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, uprawnień do przestrzeni i stron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 powiązań między stronami dla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120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przestrzeni </w:t>
      </w:r>
      <w:r w:rsidR="0026668D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globalnych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i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70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prywatnych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, 100 użytkowników, 12 GB załączników (bez migracji własnych makr i integracji) oraz wsparcie merytoryczne w rozumieniu jak wyżej</w:t>
      </w:r>
      <w:r w:rsidR="00A3463B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 w zakresie tworzenia integracji ze środowiskiem m365.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Ta część wdrożenia powinna obejmować również migrację </w:t>
      </w:r>
      <w:proofErr w:type="spellStart"/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Gliffy</w:t>
      </w:r>
      <w:proofErr w:type="spellEnd"/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do draw.io.</w:t>
      </w:r>
    </w:p>
    <w:p w14:paraId="75C1B440" w14:textId="0992428D" w:rsidR="009F7A5A" w:rsidRPr="001B4F61" w:rsidRDefault="00764FA9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Bitbucket</w:t>
      </w:r>
      <w:proofErr w:type="spellEnd"/>
    </w:p>
    <w:p w14:paraId="232CFD54" w14:textId="1F856B4C" w:rsidR="009F7A5A" w:rsidRPr="001B4F61" w:rsidRDefault="00764FA9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głównie w zakresie uprawnień.</w:t>
      </w:r>
    </w:p>
    <w:p w14:paraId="421AB987" w14:textId="0D7EEAB4" w:rsidR="00764FA9" w:rsidRPr="001B4F61" w:rsidRDefault="00764FA9" w:rsidP="0026668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Bamboo</w:t>
      </w:r>
      <w:proofErr w:type="spellEnd"/>
    </w:p>
    <w:p w14:paraId="3B6524E5" w14:textId="0A85A3A1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w aktualizacji.</w:t>
      </w:r>
    </w:p>
    <w:p w14:paraId="3F6588A9" w14:textId="22D52B5F" w:rsidR="00764FA9" w:rsidRPr="001B4F61" w:rsidRDefault="00764FA9" w:rsidP="0026668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Status</w:t>
      </w:r>
      <w:r w:rsidR="0026668D"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p</w:t>
      </w:r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age</w:t>
      </w:r>
      <w:proofErr w:type="spellEnd"/>
    </w:p>
    <w:p w14:paraId="18CE3366" w14:textId="5D4DFD49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w zakresie zapoznania z dobrymi praktykami.</w:t>
      </w:r>
    </w:p>
    <w:p w14:paraId="386EA772" w14:textId="77777777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</w:p>
    <w:p w14:paraId="1585CDAA" w14:textId="18ED7029" w:rsidR="00764FA9" w:rsidRPr="00764FA9" w:rsidRDefault="00A3463B" w:rsidP="002666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Z uwagi na aktywne wykorzystywanie </w:t>
      </w:r>
      <w:r w:rsidR="0026668D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przez Zamawiającego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aplikacji w środowiskach serwerowych, p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odane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po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wyżej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wartości dotyczące woluminów danych do migracji mogą ulegać nieznacznym zmianom.</w:t>
      </w:r>
    </w:p>
    <w:p w14:paraId="1634C00A" w14:textId="77777777" w:rsidR="00A82B6B" w:rsidRPr="00A82B6B" w:rsidRDefault="00A82B6B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</w:p>
    <w:p w14:paraId="0FFF3F95" w14:textId="77777777" w:rsidR="009F7A5A" w:rsidRPr="00A82B6B" w:rsidRDefault="009F7A5A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5" w:name="_Toc197957965"/>
      <w:r w:rsidRPr="00A82B6B">
        <w:rPr>
          <w:rFonts w:ascii="Times New Roman" w:hAnsi="Times New Roman" w:cs="Times New Roman"/>
          <w:b/>
          <w:u w:val="single"/>
          <w:lang w:eastAsia="pl-PL"/>
        </w:rPr>
        <w:t>Wymagania opcjonalne</w:t>
      </w:r>
      <w:bookmarkEnd w:id="5"/>
    </w:p>
    <w:p w14:paraId="4E36F638" w14:textId="2E85AD5C" w:rsidR="009F7A5A" w:rsidRPr="00A82B6B" w:rsidRDefault="00A82B6B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>
        <w:rPr>
          <w:rFonts w:ascii="Times New Roman" w:eastAsia="Times New Roman" w:hAnsi="Times New Roman" w:cs="Times New Roman"/>
          <w:szCs w:val="24"/>
        </w:rPr>
        <w:t>Oferenc</w:t>
      </w:r>
      <w:r w:rsidRPr="00A82B6B">
        <w:rPr>
          <w:rFonts w:ascii="Times New Roman" w:eastAsia="Times New Roman" w:hAnsi="Times New Roman" w:cs="Times New Roman"/>
          <w:szCs w:val="24"/>
        </w:rPr>
        <w:t>i</w:t>
      </w:r>
      <w:r w:rsidR="009F7A5A"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mogą przedstawić opcjonalne oferty powdrożeniowego wsparcia technicznego, w tym:</w:t>
      </w:r>
    </w:p>
    <w:p w14:paraId="2D9099F0" w14:textId="334640CA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zakres wsparcia (administracyjne, konfiguracyjne, rozwią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t>zywanie problemów, szkoleniowe),</w:t>
      </w:r>
    </w:p>
    <w:p w14:paraId="1F6E4CA1" w14:textId="1D3DDEA2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SLA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t xml:space="preserve"> i czas reakcji na zgłoszenia,</w:t>
      </w:r>
    </w:p>
    <w:p w14:paraId="657E780E" w14:textId="77777777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model rozliczeniowy.</w:t>
      </w:r>
    </w:p>
    <w:sectPr w:rsidR="009F7A5A" w:rsidRPr="00A82B6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5F160" w14:textId="77777777" w:rsidR="00877715" w:rsidRDefault="00877715" w:rsidP="00234EB7">
      <w:pPr>
        <w:spacing w:after="0" w:line="240" w:lineRule="auto"/>
      </w:pPr>
      <w:r>
        <w:separator/>
      </w:r>
    </w:p>
  </w:endnote>
  <w:endnote w:type="continuationSeparator" w:id="0">
    <w:p w14:paraId="7CAB56B2" w14:textId="77777777" w:rsidR="00877715" w:rsidRDefault="00877715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66382" w14:textId="77777777" w:rsidR="00877715" w:rsidRDefault="00877715" w:rsidP="00234EB7">
      <w:pPr>
        <w:spacing w:after="0" w:line="240" w:lineRule="auto"/>
      </w:pPr>
      <w:r>
        <w:separator/>
      </w:r>
    </w:p>
  </w:footnote>
  <w:footnote w:type="continuationSeparator" w:id="0">
    <w:p w14:paraId="486E2EBA" w14:textId="77777777" w:rsidR="00877715" w:rsidRDefault="00877715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6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6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6BC"/>
    <w:multiLevelType w:val="hybridMultilevel"/>
    <w:tmpl w:val="32CC0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4417"/>
    <w:multiLevelType w:val="hybridMultilevel"/>
    <w:tmpl w:val="BF1C3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3028D"/>
    <w:multiLevelType w:val="hybridMultilevel"/>
    <w:tmpl w:val="FE8C01A4"/>
    <w:lvl w:ilvl="0" w:tplc="D4B241A8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217A2E"/>
    <w:multiLevelType w:val="hybridMultilevel"/>
    <w:tmpl w:val="FC7E2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A6449"/>
    <w:multiLevelType w:val="hybridMultilevel"/>
    <w:tmpl w:val="BC50E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75A60"/>
    <w:multiLevelType w:val="multilevel"/>
    <w:tmpl w:val="A60A55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79813">
    <w:abstractNumId w:val="1"/>
  </w:num>
  <w:num w:numId="2" w16cid:durableId="174418400">
    <w:abstractNumId w:val="7"/>
  </w:num>
  <w:num w:numId="3" w16cid:durableId="793254608">
    <w:abstractNumId w:val="16"/>
  </w:num>
  <w:num w:numId="4" w16cid:durableId="2053728043">
    <w:abstractNumId w:val="10"/>
  </w:num>
  <w:num w:numId="5" w16cid:durableId="1363287160">
    <w:abstractNumId w:val="6"/>
  </w:num>
  <w:num w:numId="6" w16cid:durableId="2083940368">
    <w:abstractNumId w:val="13"/>
  </w:num>
  <w:num w:numId="7" w16cid:durableId="1919167475">
    <w:abstractNumId w:val="2"/>
  </w:num>
  <w:num w:numId="8" w16cid:durableId="1994484524">
    <w:abstractNumId w:val="15"/>
  </w:num>
  <w:num w:numId="9" w16cid:durableId="7412051">
    <w:abstractNumId w:val="12"/>
  </w:num>
  <w:num w:numId="10" w16cid:durableId="1003241678">
    <w:abstractNumId w:val="5"/>
  </w:num>
  <w:num w:numId="11" w16cid:durableId="425461810">
    <w:abstractNumId w:val="8"/>
  </w:num>
  <w:num w:numId="12" w16cid:durableId="1902515988">
    <w:abstractNumId w:val="11"/>
  </w:num>
  <w:num w:numId="13" w16cid:durableId="18045130">
    <w:abstractNumId w:val="0"/>
  </w:num>
  <w:num w:numId="14" w16cid:durableId="2017883833">
    <w:abstractNumId w:val="3"/>
  </w:num>
  <w:num w:numId="15" w16cid:durableId="145170542">
    <w:abstractNumId w:val="9"/>
  </w:num>
  <w:num w:numId="16" w16cid:durableId="942345646">
    <w:abstractNumId w:val="4"/>
  </w:num>
  <w:num w:numId="17" w16cid:durableId="209049557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 1">
    <w15:presenceInfo w15:providerId="None" w15:userId="Autor 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93674"/>
    <w:rsid w:val="000C0B51"/>
    <w:rsid w:val="000E666C"/>
    <w:rsid w:val="00127219"/>
    <w:rsid w:val="00186083"/>
    <w:rsid w:val="001B4F61"/>
    <w:rsid w:val="00234EB7"/>
    <w:rsid w:val="00240C26"/>
    <w:rsid w:val="002427BE"/>
    <w:rsid w:val="0026668D"/>
    <w:rsid w:val="00270E1E"/>
    <w:rsid w:val="00295248"/>
    <w:rsid w:val="0039206C"/>
    <w:rsid w:val="00395A99"/>
    <w:rsid w:val="003C7E37"/>
    <w:rsid w:val="003D2352"/>
    <w:rsid w:val="003F0238"/>
    <w:rsid w:val="00462EB9"/>
    <w:rsid w:val="004F14D7"/>
    <w:rsid w:val="00503BC9"/>
    <w:rsid w:val="005566CD"/>
    <w:rsid w:val="006246B6"/>
    <w:rsid w:val="006556C2"/>
    <w:rsid w:val="00684D81"/>
    <w:rsid w:val="006B2AD8"/>
    <w:rsid w:val="006B3A72"/>
    <w:rsid w:val="006D577C"/>
    <w:rsid w:val="006F3A36"/>
    <w:rsid w:val="00734E69"/>
    <w:rsid w:val="00742760"/>
    <w:rsid w:val="00764FA9"/>
    <w:rsid w:val="007B236A"/>
    <w:rsid w:val="00877715"/>
    <w:rsid w:val="008837F3"/>
    <w:rsid w:val="009014E6"/>
    <w:rsid w:val="00905B73"/>
    <w:rsid w:val="009470F0"/>
    <w:rsid w:val="009747F5"/>
    <w:rsid w:val="009B402A"/>
    <w:rsid w:val="009F7A5A"/>
    <w:rsid w:val="00A1600F"/>
    <w:rsid w:val="00A3463B"/>
    <w:rsid w:val="00A50980"/>
    <w:rsid w:val="00A53FF8"/>
    <w:rsid w:val="00A82B6B"/>
    <w:rsid w:val="00AC635D"/>
    <w:rsid w:val="00AD0A4B"/>
    <w:rsid w:val="00AE351F"/>
    <w:rsid w:val="00B46376"/>
    <w:rsid w:val="00BA0EDE"/>
    <w:rsid w:val="00BF1E2D"/>
    <w:rsid w:val="00C24366"/>
    <w:rsid w:val="00D537D7"/>
    <w:rsid w:val="00D617B7"/>
    <w:rsid w:val="00D82D6C"/>
    <w:rsid w:val="00DD181B"/>
    <w:rsid w:val="00DE68DD"/>
    <w:rsid w:val="00E0610C"/>
    <w:rsid w:val="00E6061A"/>
    <w:rsid w:val="00E6384D"/>
    <w:rsid w:val="00EE25A7"/>
    <w:rsid w:val="00FD7712"/>
    <w:rsid w:val="00FE15CD"/>
    <w:rsid w:val="00FF444F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7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character" w:customStyle="1" w:styleId="Nagwek1Znak">
    <w:name w:val="Nagłówek 1 Znak"/>
    <w:basedOn w:val="Domylnaczcionkaakapitu"/>
    <w:link w:val="Nagwek1"/>
    <w:uiPriority w:val="9"/>
    <w:rsid w:val="009F7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5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D18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17</cp:revision>
  <dcterms:created xsi:type="dcterms:W3CDTF">2024-07-09T18:19:00Z</dcterms:created>
  <dcterms:modified xsi:type="dcterms:W3CDTF">2025-11-28T10:13:00Z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